
<file path=[Content_Types].xml><?xml version="1.0" encoding="utf-8"?>
<Types xmlns="http://schemas.openxmlformats.org/package/2006/content-types">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Default Extension="xlsb" ContentType="application/vnd.ms-excel.sheet.binary.macroEnabled.12"/>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D62" w:rsidRPr="00941542" w:rsidRDefault="00A73452" w:rsidP="000113ED">
      <w:pPr>
        <w:spacing w:after="0" w:line="480" w:lineRule="auto"/>
        <w:rPr>
          <w:rFonts w:ascii="Times New Roman" w:hAnsi="Times New Roman" w:cs="Times New Roman"/>
          <w:sz w:val="24"/>
          <w:szCs w:val="24"/>
        </w:rPr>
      </w:pPr>
      <w:commentRangeStart w:id="0"/>
      <w:r w:rsidRPr="00941542">
        <w:rPr>
          <w:rFonts w:ascii="Times New Roman" w:hAnsi="Times New Roman" w:cs="Times New Roman"/>
          <w:sz w:val="24"/>
          <w:szCs w:val="24"/>
        </w:rPr>
        <w:t xml:space="preserve">Katie </w:t>
      </w:r>
      <w:proofErr w:type="spellStart"/>
      <w:r w:rsidRPr="00941542">
        <w:rPr>
          <w:rFonts w:ascii="Times New Roman" w:hAnsi="Times New Roman" w:cs="Times New Roman"/>
          <w:sz w:val="24"/>
          <w:szCs w:val="24"/>
        </w:rPr>
        <w:t>Pugliese</w:t>
      </w:r>
      <w:commentRangeEnd w:id="0"/>
      <w:proofErr w:type="spellEnd"/>
      <w:r w:rsidR="006916BF">
        <w:rPr>
          <w:rStyle w:val="CommentReference"/>
        </w:rPr>
        <w:commentReference w:id="0"/>
      </w:r>
    </w:p>
    <w:p w:rsidR="00A73452" w:rsidRPr="00941542" w:rsidRDefault="00A73452" w:rsidP="000113ED">
      <w:pPr>
        <w:spacing w:after="0" w:line="480" w:lineRule="auto"/>
        <w:rPr>
          <w:rFonts w:ascii="Times New Roman" w:hAnsi="Times New Roman" w:cs="Times New Roman"/>
          <w:sz w:val="24"/>
          <w:szCs w:val="24"/>
        </w:rPr>
      </w:pPr>
      <w:r w:rsidRPr="00941542">
        <w:rPr>
          <w:rFonts w:ascii="Times New Roman" w:hAnsi="Times New Roman" w:cs="Times New Roman"/>
          <w:sz w:val="24"/>
          <w:szCs w:val="24"/>
        </w:rPr>
        <w:t>AP English 12</w:t>
      </w:r>
    </w:p>
    <w:p w:rsidR="00A73452" w:rsidRPr="00941542" w:rsidRDefault="0058768C" w:rsidP="000113ED">
      <w:pPr>
        <w:spacing w:after="0" w:line="480" w:lineRule="auto"/>
        <w:rPr>
          <w:rFonts w:ascii="Times New Roman" w:hAnsi="Times New Roman" w:cs="Times New Roman"/>
          <w:sz w:val="24"/>
          <w:szCs w:val="24"/>
        </w:rPr>
      </w:pPr>
      <w:r w:rsidRPr="00941542">
        <w:rPr>
          <w:rFonts w:ascii="Times New Roman" w:hAnsi="Times New Roman" w:cs="Times New Roman"/>
          <w:sz w:val="24"/>
          <w:szCs w:val="24"/>
        </w:rPr>
        <w:t>November 13</w:t>
      </w:r>
      <w:r w:rsidR="00A73452" w:rsidRPr="00941542">
        <w:rPr>
          <w:rFonts w:ascii="Times New Roman" w:hAnsi="Times New Roman" w:cs="Times New Roman"/>
          <w:sz w:val="24"/>
          <w:szCs w:val="24"/>
        </w:rPr>
        <w:t>, 2009</w:t>
      </w:r>
    </w:p>
    <w:p w:rsidR="00A73452" w:rsidRPr="00941542" w:rsidRDefault="00A73452" w:rsidP="000113ED">
      <w:pPr>
        <w:spacing w:after="0" w:line="480" w:lineRule="auto"/>
        <w:rPr>
          <w:rFonts w:ascii="Times New Roman" w:hAnsi="Times New Roman" w:cs="Times New Roman"/>
          <w:sz w:val="24"/>
          <w:szCs w:val="24"/>
        </w:rPr>
      </w:pPr>
      <w:r w:rsidRPr="00941542">
        <w:rPr>
          <w:rFonts w:ascii="Times New Roman" w:hAnsi="Times New Roman" w:cs="Times New Roman"/>
          <w:sz w:val="24"/>
          <w:szCs w:val="24"/>
        </w:rPr>
        <w:t>Title Analysis</w:t>
      </w:r>
    </w:p>
    <w:p w:rsidR="00A73452" w:rsidRPr="00941542" w:rsidRDefault="006669C0" w:rsidP="000113ED">
      <w:pPr>
        <w:spacing w:after="0" w:line="480" w:lineRule="auto"/>
        <w:jc w:val="center"/>
        <w:rPr>
          <w:rFonts w:ascii="Times New Roman" w:hAnsi="Times New Roman" w:cs="Times New Roman"/>
          <w:sz w:val="24"/>
          <w:szCs w:val="24"/>
        </w:rPr>
      </w:pPr>
      <w:r w:rsidRPr="00B433A2">
        <w:rPr>
          <w:rFonts w:ascii="Times New Roman" w:hAnsi="Times New Roman" w:cs="Times New Roman"/>
          <w:sz w:val="24"/>
          <w:szCs w:val="24"/>
          <w:highlight w:val="yellow"/>
        </w:rPr>
        <w:t>Poetry Title Analysis</w:t>
      </w:r>
    </w:p>
    <w:p w:rsidR="008D674E" w:rsidRPr="00941542" w:rsidRDefault="00AC7537" w:rsidP="000113ED">
      <w:pPr>
        <w:spacing w:after="0" w:line="480" w:lineRule="auto"/>
        <w:rPr>
          <w:rFonts w:ascii="Times New Roman" w:hAnsi="Times New Roman" w:cs="Times New Roman"/>
          <w:sz w:val="24"/>
          <w:szCs w:val="24"/>
        </w:rPr>
      </w:pPr>
      <w:r w:rsidRPr="00941542">
        <w:rPr>
          <w:rFonts w:ascii="Times New Roman" w:hAnsi="Times New Roman" w:cs="Times New Roman"/>
          <w:sz w:val="24"/>
          <w:szCs w:val="24"/>
        </w:rPr>
        <w:tab/>
      </w:r>
      <w:r w:rsidR="00F61212" w:rsidRPr="00941542">
        <w:rPr>
          <w:rFonts w:ascii="Times New Roman" w:hAnsi="Times New Roman" w:cs="Times New Roman"/>
          <w:sz w:val="24"/>
          <w:szCs w:val="24"/>
        </w:rPr>
        <w:t>The denotative meaning of</w:t>
      </w:r>
      <w:r w:rsidR="0020659D" w:rsidRPr="00941542">
        <w:rPr>
          <w:rFonts w:ascii="Times New Roman" w:hAnsi="Times New Roman" w:cs="Times New Roman"/>
          <w:sz w:val="24"/>
          <w:szCs w:val="24"/>
        </w:rPr>
        <w:t xml:space="preserve"> </w:t>
      </w:r>
      <w:r w:rsidR="006669C0">
        <w:rPr>
          <w:rFonts w:ascii="Times New Roman" w:hAnsi="Times New Roman" w:cs="Times New Roman"/>
          <w:sz w:val="24"/>
          <w:szCs w:val="24"/>
        </w:rPr>
        <w:t xml:space="preserve">“Barbie” </w:t>
      </w:r>
      <w:r w:rsidR="006669C0" w:rsidRPr="00B433A2">
        <w:rPr>
          <w:rFonts w:ascii="Times New Roman" w:hAnsi="Times New Roman" w:cs="Times New Roman"/>
          <w:sz w:val="24"/>
          <w:szCs w:val="24"/>
          <w:highlight w:val="yellow"/>
        </w:rPr>
        <w:t xml:space="preserve">is </w:t>
      </w:r>
      <w:r w:rsidR="00DC55CB" w:rsidRPr="00B433A2">
        <w:rPr>
          <w:rStyle w:val="CommentReference"/>
          <w:highlight w:val="yellow"/>
        </w:rPr>
        <w:commentReference w:id="1"/>
      </w:r>
      <w:r w:rsidR="006669C0" w:rsidRPr="00B433A2">
        <w:rPr>
          <w:rFonts w:ascii="Times New Roman" w:hAnsi="Times New Roman" w:cs="Times New Roman"/>
          <w:sz w:val="24"/>
          <w:szCs w:val="24"/>
          <w:highlight w:val="yellow"/>
        </w:rPr>
        <w:t xml:space="preserve"> </w:t>
      </w:r>
      <w:r w:rsidR="00563B50" w:rsidRPr="00B433A2">
        <w:rPr>
          <w:rFonts w:ascii="Times New Roman" w:hAnsi="Times New Roman" w:cs="Times New Roman"/>
          <w:sz w:val="24"/>
          <w:szCs w:val="24"/>
          <w:highlight w:val="yellow"/>
        </w:rPr>
        <w:t>the</w:t>
      </w:r>
      <w:r w:rsidR="00563B50" w:rsidRPr="00941542">
        <w:rPr>
          <w:rFonts w:ascii="Times New Roman" w:hAnsi="Times New Roman" w:cs="Times New Roman"/>
          <w:sz w:val="24"/>
          <w:szCs w:val="24"/>
        </w:rPr>
        <w:t xml:space="preserve"> nickname for </w:t>
      </w:r>
      <w:r w:rsidR="004F3E2B" w:rsidRPr="00941542">
        <w:rPr>
          <w:rFonts w:ascii="Times New Roman" w:hAnsi="Times New Roman" w:cs="Times New Roman"/>
          <w:sz w:val="24"/>
          <w:szCs w:val="24"/>
        </w:rPr>
        <w:t>the female name Barbara</w:t>
      </w:r>
      <w:r w:rsidR="00994B90" w:rsidRPr="00941542">
        <w:rPr>
          <w:rFonts w:ascii="Times New Roman" w:hAnsi="Times New Roman" w:cs="Times New Roman"/>
          <w:sz w:val="24"/>
          <w:szCs w:val="24"/>
        </w:rPr>
        <w:t xml:space="preserve"> as well as</w:t>
      </w:r>
      <w:r w:rsidR="004F3E2B" w:rsidRPr="00941542">
        <w:rPr>
          <w:rFonts w:ascii="Times New Roman" w:hAnsi="Times New Roman" w:cs="Times New Roman"/>
          <w:sz w:val="24"/>
          <w:szCs w:val="24"/>
        </w:rPr>
        <w:t xml:space="preserve"> the name of a doll owned by the toy company Mattel. Barbie</w:t>
      </w:r>
      <w:r w:rsidR="00493AE3" w:rsidRPr="00941542">
        <w:rPr>
          <w:rFonts w:ascii="Times New Roman" w:hAnsi="Times New Roman" w:cs="Times New Roman"/>
          <w:sz w:val="24"/>
          <w:szCs w:val="24"/>
        </w:rPr>
        <w:t>’s character</w:t>
      </w:r>
      <w:r w:rsidR="004F3E2B" w:rsidRPr="00941542">
        <w:rPr>
          <w:rFonts w:ascii="Times New Roman" w:hAnsi="Times New Roman" w:cs="Times New Roman"/>
          <w:sz w:val="24"/>
          <w:szCs w:val="24"/>
        </w:rPr>
        <w:t xml:space="preserve"> is famous for being </w:t>
      </w:r>
      <w:r w:rsidR="002E6635" w:rsidRPr="00941542">
        <w:rPr>
          <w:rFonts w:ascii="Times New Roman" w:hAnsi="Times New Roman" w:cs="Times New Roman"/>
          <w:sz w:val="24"/>
          <w:szCs w:val="24"/>
        </w:rPr>
        <w:t>tall, thin, beautiful, blond, and successful. Since her creation in 1959, Barbie has been an astronaut, a veterinarian, a lawyer, a teacher, a soldier, the president of the United States,</w:t>
      </w:r>
      <w:r w:rsidR="00D91F95" w:rsidRPr="00941542">
        <w:rPr>
          <w:rFonts w:ascii="Times New Roman" w:hAnsi="Times New Roman" w:cs="Times New Roman"/>
          <w:sz w:val="24"/>
          <w:szCs w:val="24"/>
        </w:rPr>
        <w:t xml:space="preserve"> a firefighter, a </w:t>
      </w:r>
      <w:proofErr w:type="spellStart"/>
      <w:proofErr w:type="gramStart"/>
      <w:r w:rsidR="00D91F95" w:rsidRPr="00941542">
        <w:rPr>
          <w:rFonts w:ascii="Times New Roman" w:hAnsi="Times New Roman" w:cs="Times New Roman"/>
          <w:sz w:val="24"/>
          <w:szCs w:val="24"/>
        </w:rPr>
        <w:t>Nascar</w:t>
      </w:r>
      <w:proofErr w:type="spellEnd"/>
      <w:proofErr w:type="gramEnd"/>
      <w:r w:rsidR="00D91F95" w:rsidRPr="00941542">
        <w:rPr>
          <w:rFonts w:ascii="Times New Roman" w:hAnsi="Times New Roman" w:cs="Times New Roman"/>
          <w:sz w:val="24"/>
          <w:szCs w:val="24"/>
        </w:rPr>
        <w:t xml:space="preserve"> driver,</w:t>
      </w:r>
      <w:r w:rsidR="002E6635" w:rsidRPr="00941542">
        <w:rPr>
          <w:rFonts w:ascii="Times New Roman" w:hAnsi="Times New Roman" w:cs="Times New Roman"/>
          <w:sz w:val="24"/>
          <w:szCs w:val="24"/>
        </w:rPr>
        <w:t xml:space="preserve"> and many other various positions. </w:t>
      </w:r>
      <w:r w:rsidR="00493AE3" w:rsidRPr="00941542">
        <w:rPr>
          <w:rFonts w:ascii="Times New Roman" w:hAnsi="Times New Roman" w:cs="Times New Roman"/>
          <w:sz w:val="24"/>
          <w:szCs w:val="24"/>
        </w:rPr>
        <w:t xml:space="preserve">Barbie owns a pink </w:t>
      </w:r>
      <w:r w:rsidR="00D91F95" w:rsidRPr="00941542">
        <w:rPr>
          <w:rFonts w:ascii="Times New Roman" w:hAnsi="Times New Roman" w:cs="Times New Roman"/>
          <w:sz w:val="24"/>
          <w:szCs w:val="24"/>
        </w:rPr>
        <w:t xml:space="preserve">house, a pink car, fashionable outfits, and </w:t>
      </w:r>
      <w:r w:rsidR="00F61212" w:rsidRPr="00941542">
        <w:rPr>
          <w:rFonts w:ascii="Times New Roman" w:hAnsi="Times New Roman" w:cs="Times New Roman"/>
          <w:sz w:val="24"/>
          <w:szCs w:val="24"/>
        </w:rPr>
        <w:t>lives</w:t>
      </w:r>
      <w:r w:rsidR="00EA2347">
        <w:rPr>
          <w:rFonts w:ascii="Times New Roman" w:hAnsi="Times New Roman" w:cs="Times New Roman"/>
          <w:sz w:val="24"/>
          <w:szCs w:val="24"/>
        </w:rPr>
        <w:t xml:space="preserve"> an ideal</w:t>
      </w:r>
      <w:r w:rsidR="007C400B" w:rsidRPr="00941542">
        <w:rPr>
          <w:rFonts w:ascii="Times New Roman" w:hAnsi="Times New Roman" w:cs="Times New Roman"/>
          <w:sz w:val="24"/>
          <w:szCs w:val="24"/>
        </w:rPr>
        <w:t xml:space="preserve"> life. She has become the role model for countless young girls despite her impossible lifestyle, and continues t</w:t>
      </w:r>
      <w:r w:rsidR="00B53093" w:rsidRPr="00941542">
        <w:rPr>
          <w:rFonts w:ascii="Times New Roman" w:hAnsi="Times New Roman" w:cs="Times New Roman"/>
          <w:sz w:val="24"/>
          <w:szCs w:val="24"/>
        </w:rPr>
        <w:t>o impact modern fema</w:t>
      </w:r>
      <w:r w:rsidR="00E11882">
        <w:rPr>
          <w:rFonts w:ascii="Times New Roman" w:hAnsi="Times New Roman" w:cs="Times New Roman"/>
          <w:sz w:val="24"/>
          <w:szCs w:val="24"/>
        </w:rPr>
        <w:t>les with her image of perfection</w:t>
      </w:r>
      <w:r w:rsidR="00B53093" w:rsidRPr="00941542">
        <w:rPr>
          <w:rFonts w:ascii="Times New Roman" w:hAnsi="Times New Roman" w:cs="Times New Roman"/>
          <w:sz w:val="24"/>
          <w:szCs w:val="24"/>
        </w:rPr>
        <w:t>.</w:t>
      </w:r>
      <w:r w:rsidR="00994B90" w:rsidRPr="00941542">
        <w:rPr>
          <w:rFonts w:ascii="Times New Roman" w:hAnsi="Times New Roman" w:cs="Times New Roman"/>
          <w:sz w:val="24"/>
          <w:szCs w:val="24"/>
        </w:rPr>
        <w:t xml:space="preserve"> The title of the poem “Barbie Doll</w:t>
      </w:r>
      <w:r w:rsidR="00994B90" w:rsidRPr="00B433A2">
        <w:rPr>
          <w:rFonts w:ascii="Times New Roman" w:hAnsi="Times New Roman" w:cs="Times New Roman"/>
          <w:sz w:val="24"/>
          <w:szCs w:val="24"/>
          <w:highlight w:val="yellow"/>
        </w:rPr>
        <w:t xml:space="preserve">” </w:t>
      </w:r>
      <w:commentRangeStart w:id="2"/>
      <w:r w:rsidR="00994B90" w:rsidRPr="00B433A2">
        <w:rPr>
          <w:rFonts w:ascii="Times New Roman" w:hAnsi="Times New Roman" w:cs="Times New Roman"/>
          <w:sz w:val="24"/>
          <w:szCs w:val="24"/>
          <w:highlight w:val="yellow"/>
        </w:rPr>
        <w:t xml:space="preserve"> </w:t>
      </w:r>
      <w:commentRangeEnd w:id="2"/>
      <w:r w:rsidR="00B433A2" w:rsidRPr="00B433A2">
        <w:rPr>
          <w:rFonts w:ascii="Times New Roman" w:hAnsi="Times New Roman" w:cs="Times New Roman"/>
          <w:sz w:val="24"/>
          <w:szCs w:val="24"/>
          <w:highlight w:val="yellow"/>
        </w:rPr>
        <w:t xml:space="preserve"> </w:t>
      </w:r>
      <w:r w:rsidR="00DC55CB" w:rsidRPr="00B433A2">
        <w:rPr>
          <w:rStyle w:val="CommentReference"/>
          <w:highlight w:val="yellow"/>
        </w:rPr>
        <w:commentReference w:id="2"/>
      </w:r>
      <w:r w:rsidR="00994B90" w:rsidRPr="00941542">
        <w:rPr>
          <w:rFonts w:ascii="Times New Roman" w:hAnsi="Times New Roman" w:cs="Times New Roman"/>
          <w:sz w:val="24"/>
          <w:szCs w:val="24"/>
        </w:rPr>
        <w:t>has a strong relationship with the poem’s subject because the girl in the poem att</w:t>
      </w:r>
      <w:r w:rsidR="00EA2347">
        <w:rPr>
          <w:rFonts w:ascii="Times New Roman" w:hAnsi="Times New Roman" w:cs="Times New Roman"/>
          <w:sz w:val="24"/>
          <w:szCs w:val="24"/>
        </w:rPr>
        <w:t xml:space="preserve">empts to make </w:t>
      </w:r>
      <w:proofErr w:type="gramStart"/>
      <w:r w:rsidR="00EA2347">
        <w:rPr>
          <w:rFonts w:ascii="Times New Roman" w:hAnsi="Times New Roman" w:cs="Times New Roman"/>
          <w:sz w:val="24"/>
          <w:szCs w:val="24"/>
        </w:rPr>
        <w:t>herself</w:t>
      </w:r>
      <w:proofErr w:type="gramEnd"/>
      <w:r w:rsidR="00EA2347">
        <w:rPr>
          <w:rFonts w:ascii="Times New Roman" w:hAnsi="Times New Roman" w:cs="Times New Roman"/>
          <w:sz w:val="24"/>
          <w:szCs w:val="24"/>
        </w:rPr>
        <w:t xml:space="preserve"> as flawless</w:t>
      </w:r>
      <w:r w:rsidR="00994B90" w:rsidRPr="00941542">
        <w:rPr>
          <w:rFonts w:ascii="Times New Roman" w:hAnsi="Times New Roman" w:cs="Times New Roman"/>
          <w:sz w:val="24"/>
          <w:szCs w:val="24"/>
        </w:rPr>
        <w:t xml:space="preserve"> as a Barbie doll.</w:t>
      </w:r>
    </w:p>
    <w:p w:rsidR="00941542" w:rsidRPr="00941542" w:rsidRDefault="008D674E" w:rsidP="000113ED">
      <w:pPr>
        <w:spacing w:after="0" w:line="480" w:lineRule="auto"/>
        <w:rPr>
          <w:rFonts w:ascii="Times New Roman" w:eastAsia="Times New Roman" w:hAnsi="Times New Roman" w:cs="Times New Roman"/>
          <w:sz w:val="24"/>
          <w:szCs w:val="24"/>
        </w:rPr>
      </w:pPr>
      <w:r w:rsidRPr="00941542">
        <w:rPr>
          <w:rFonts w:ascii="Times New Roman" w:hAnsi="Times New Roman" w:cs="Times New Roman"/>
          <w:sz w:val="24"/>
          <w:szCs w:val="24"/>
        </w:rPr>
        <w:tab/>
      </w:r>
      <w:r w:rsidR="00087CD7" w:rsidRPr="00941542">
        <w:rPr>
          <w:rFonts w:ascii="Times New Roman" w:hAnsi="Times New Roman" w:cs="Times New Roman"/>
          <w:sz w:val="24"/>
          <w:szCs w:val="24"/>
        </w:rPr>
        <w:t xml:space="preserve">The word </w:t>
      </w:r>
      <w:r w:rsidR="00084706" w:rsidRPr="00941542">
        <w:rPr>
          <w:rFonts w:ascii="Times New Roman" w:hAnsi="Times New Roman" w:cs="Times New Roman"/>
          <w:sz w:val="24"/>
          <w:szCs w:val="24"/>
        </w:rPr>
        <w:t>“Barbie” is usually associated with the idea of a girl who is fake, oftentimes ditzy, and impractically perfect.</w:t>
      </w:r>
      <w:r w:rsidR="001A5413" w:rsidRPr="00941542">
        <w:rPr>
          <w:rFonts w:ascii="Times New Roman" w:hAnsi="Times New Roman" w:cs="Times New Roman"/>
          <w:sz w:val="24"/>
          <w:szCs w:val="24"/>
        </w:rPr>
        <w:t xml:space="preserve"> It also </w:t>
      </w:r>
      <w:r w:rsidR="00DC1384">
        <w:rPr>
          <w:rFonts w:ascii="Times New Roman" w:hAnsi="Times New Roman" w:cs="Times New Roman"/>
          <w:sz w:val="24"/>
          <w:szCs w:val="24"/>
        </w:rPr>
        <w:t>connotatively</w:t>
      </w:r>
      <w:r w:rsidR="001A5413" w:rsidRPr="00941542">
        <w:rPr>
          <w:rFonts w:ascii="Times New Roman" w:hAnsi="Times New Roman" w:cs="Times New Roman"/>
          <w:sz w:val="24"/>
          <w:szCs w:val="24"/>
        </w:rPr>
        <w:t xml:space="preserve"> </w:t>
      </w:r>
      <w:r w:rsidR="00DC55CB">
        <w:rPr>
          <w:rFonts w:ascii="Times New Roman" w:hAnsi="Times New Roman" w:cs="Times New Roman"/>
          <w:sz w:val="24"/>
          <w:szCs w:val="24"/>
        </w:rPr>
        <w:t>describes</w:t>
      </w:r>
      <w:r w:rsidR="001A5413" w:rsidRPr="00941542">
        <w:rPr>
          <w:rFonts w:ascii="Times New Roman" w:hAnsi="Times New Roman" w:cs="Times New Roman"/>
          <w:sz w:val="24"/>
          <w:szCs w:val="24"/>
        </w:rPr>
        <w:t xml:space="preserve"> a girl who tries too hard to obtain the </w:t>
      </w:r>
      <w:proofErr w:type="gramStart"/>
      <w:r w:rsidR="001A5413" w:rsidRPr="00941542">
        <w:rPr>
          <w:rFonts w:ascii="Times New Roman" w:hAnsi="Times New Roman" w:cs="Times New Roman"/>
          <w:sz w:val="24"/>
          <w:szCs w:val="24"/>
        </w:rPr>
        <w:t>perfection  that</w:t>
      </w:r>
      <w:proofErr w:type="gramEnd"/>
      <w:r w:rsidR="001A5413" w:rsidRPr="00941542">
        <w:rPr>
          <w:rFonts w:ascii="Times New Roman" w:hAnsi="Times New Roman" w:cs="Times New Roman"/>
          <w:sz w:val="24"/>
          <w:szCs w:val="24"/>
        </w:rPr>
        <w:t xml:space="preserve"> society has led her to believe is necessary.</w:t>
      </w:r>
      <w:r w:rsidR="00E31C70" w:rsidRPr="00941542">
        <w:rPr>
          <w:rFonts w:ascii="Times New Roman" w:hAnsi="Times New Roman" w:cs="Times New Roman"/>
          <w:sz w:val="24"/>
          <w:szCs w:val="24"/>
        </w:rPr>
        <w:t xml:space="preserve"> This portrayal is an accurate description of the main character in</w:t>
      </w:r>
      <w:r w:rsidR="00B433A2">
        <w:rPr>
          <w:rFonts w:ascii="Times New Roman" w:hAnsi="Times New Roman" w:cs="Times New Roman"/>
          <w:sz w:val="24"/>
          <w:szCs w:val="24"/>
        </w:rPr>
        <w:t xml:space="preserve"> </w:t>
      </w:r>
      <w:r w:rsidR="00B433A2" w:rsidRPr="00B433A2">
        <w:rPr>
          <w:rFonts w:ascii="Times New Roman" w:hAnsi="Times New Roman" w:cs="Times New Roman"/>
          <w:sz w:val="24"/>
          <w:szCs w:val="24"/>
          <w:highlight w:val="yellow"/>
        </w:rPr>
        <w:t>the</w:t>
      </w:r>
      <w:r w:rsidR="00E31C70" w:rsidRPr="00941542">
        <w:rPr>
          <w:rFonts w:ascii="Times New Roman" w:hAnsi="Times New Roman" w:cs="Times New Roman"/>
          <w:sz w:val="24"/>
          <w:szCs w:val="24"/>
        </w:rPr>
        <w:t xml:space="preserve"> </w:t>
      </w:r>
      <w:commentRangeStart w:id="3"/>
      <w:del w:id="4" w:author="katie" w:date="2010-01-08T19:22:00Z">
        <w:r w:rsidR="00E31C70" w:rsidRPr="00941542" w:rsidDel="00B433A2">
          <w:rPr>
            <w:rFonts w:ascii="Times New Roman" w:hAnsi="Times New Roman" w:cs="Times New Roman"/>
            <w:sz w:val="24"/>
            <w:szCs w:val="24"/>
          </w:rPr>
          <w:delText>Piercy’s</w:delText>
        </w:r>
      </w:del>
      <w:r w:rsidR="00E31C70" w:rsidRPr="00941542">
        <w:rPr>
          <w:rFonts w:ascii="Times New Roman" w:hAnsi="Times New Roman" w:cs="Times New Roman"/>
          <w:sz w:val="24"/>
          <w:szCs w:val="24"/>
        </w:rPr>
        <w:t xml:space="preserve"> </w:t>
      </w:r>
      <w:commentRangeEnd w:id="3"/>
      <w:r w:rsidR="00DC55CB">
        <w:rPr>
          <w:rStyle w:val="CommentReference"/>
        </w:rPr>
        <w:commentReference w:id="3"/>
      </w:r>
      <w:r w:rsidR="00E31C70" w:rsidRPr="00941542">
        <w:rPr>
          <w:rFonts w:ascii="Times New Roman" w:hAnsi="Times New Roman" w:cs="Times New Roman"/>
          <w:sz w:val="24"/>
          <w:szCs w:val="24"/>
        </w:rPr>
        <w:t>poem.</w:t>
      </w:r>
      <w:r w:rsidR="00941542" w:rsidRPr="00941542">
        <w:rPr>
          <w:rFonts w:ascii="Times New Roman" w:hAnsi="Times New Roman" w:cs="Times New Roman"/>
          <w:sz w:val="24"/>
          <w:szCs w:val="24"/>
        </w:rPr>
        <w:t xml:space="preserve"> </w:t>
      </w:r>
      <w:commentRangeStart w:id="5"/>
      <w:del w:id="6" w:author="katie" w:date="2010-01-08T19:23:00Z">
        <w:r w:rsidR="00941542" w:rsidRPr="00941542" w:rsidDel="00B433A2">
          <w:rPr>
            <w:rFonts w:ascii="Times New Roman" w:eastAsia="Times New Roman" w:hAnsi="Times New Roman" w:cs="Times New Roman"/>
            <w:sz w:val="24"/>
            <w:szCs w:val="24"/>
          </w:rPr>
          <w:delText xml:space="preserve">"She was healthy, tested intelligent, possessed strong arms and back, abundant sexual drive and manual dexterity </w:delText>
        </w:r>
        <w:commentRangeStart w:id="7"/>
        <w:r w:rsidR="00941542" w:rsidRPr="00941542" w:rsidDel="00B433A2">
          <w:rPr>
            <w:rFonts w:ascii="Times New Roman" w:eastAsia="Times New Roman" w:hAnsi="Times New Roman" w:cs="Times New Roman"/>
            <w:sz w:val="24"/>
            <w:szCs w:val="24"/>
          </w:rPr>
          <w:delText xml:space="preserve">(7-9)." </w:delText>
        </w:r>
        <w:commentRangeEnd w:id="7"/>
        <w:r w:rsidR="00DC55CB" w:rsidDel="00B433A2">
          <w:rPr>
            <w:rStyle w:val="CommentReference"/>
          </w:rPr>
          <w:commentReference w:id="7"/>
        </w:r>
      </w:del>
      <w:commentRangeEnd w:id="5"/>
      <w:ins w:id="8" w:author="katie" w:date="2010-01-08T19:23:00Z">
        <w:r w:rsidR="00B433A2">
          <w:rPr>
            <w:rFonts w:ascii="Times New Roman" w:eastAsia="Times New Roman" w:hAnsi="Times New Roman" w:cs="Times New Roman"/>
            <w:sz w:val="24"/>
            <w:szCs w:val="24"/>
          </w:rPr>
          <w:t xml:space="preserve"> </w:t>
        </w:r>
        <w:r w:rsidR="00096B4D">
          <w:rPr>
            <w:rFonts w:ascii="Times New Roman" w:eastAsia="Times New Roman" w:hAnsi="Times New Roman" w:cs="Times New Roman"/>
            <w:sz w:val="24"/>
            <w:szCs w:val="24"/>
            <w:highlight w:val="yellow"/>
          </w:rPr>
          <w:t xml:space="preserve">The girl </w:t>
        </w:r>
      </w:ins>
      <w:ins w:id="9" w:author="katie" w:date="2010-01-08T19:27:00Z">
        <w:r w:rsidR="00096B4D">
          <w:rPr>
            <w:rFonts w:ascii="Times New Roman" w:eastAsia="Times New Roman" w:hAnsi="Times New Roman" w:cs="Times New Roman"/>
            <w:sz w:val="24"/>
            <w:szCs w:val="24"/>
            <w:highlight w:val="yellow"/>
          </w:rPr>
          <w:t>wa</w:t>
        </w:r>
      </w:ins>
      <w:ins w:id="10" w:author="katie" w:date="2010-01-08T19:23:00Z">
        <w:r w:rsidR="00C611F6" w:rsidRPr="00C611F6">
          <w:rPr>
            <w:rFonts w:ascii="Times New Roman" w:eastAsia="Times New Roman" w:hAnsi="Times New Roman" w:cs="Times New Roman"/>
            <w:sz w:val="24"/>
            <w:szCs w:val="24"/>
            <w:highlight w:val="yellow"/>
            <w:rPrChange w:id="11" w:author="katie" w:date="2010-01-08T19:24:00Z">
              <w:rPr>
                <w:rFonts w:ascii="Times New Roman" w:eastAsia="Times New Roman" w:hAnsi="Times New Roman" w:cs="Times New Roman"/>
                <w:sz w:val="24"/>
                <w:szCs w:val="24"/>
              </w:rPr>
            </w:rPrChange>
          </w:rPr>
          <w:t>s</w:t>
        </w:r>
        <w:r w:rsidR="00B433A2">
          <w:rPr>
            <w:rFonts w:ascii="Times New Roman" w:eastAsia="Times New Roman" w:hAnsi="Times New Roman" w:cs="Times New Roman"/>
            <w:sz w:val="24"/>
            <w:szCs w:val="24"/>
          </w:rPr>
          <w:t xml:space="preserve"> “healthy, tested intelligent, possessed strong arms and back, abundant sexual drive and manual dexterity</w:t>
        </w:r>
        <w:r w:rsidR="00C611F6" w:rsidRPr="00C611F6">
          <w:rPr>
            <w:rFonts w:ascii="Times New Roman" w:eastAsia="Times New Roman" w:hAnsi="Times New Roman" w:cs="Times New Roman"/>
            <w:sz w:val="24"/>
            <w:szCs w:val="24"/>
            <w:highlight w:val="yellow"/>
            <w:rPrChange w:id="12" w:author="katie" w:date="2010-01-08T19:24:00Z">
              <w:rPr>
                <w:rFonts w:ascii="Times New Roman" w:eastAsia="Times New Roman" w:hAnsi="Times New Roman" w:cs="Times New Roman"/>
                <w:sz w:val="24"/>
                <w:szCs w:val="24"/>
              </w:rPr>
            </w:rPrChange>
          </w:rPr>
          <w:t xml:space="preserve">” (7-9). </w:t>
        </w:r>
      </w:ins>
      <w:r w:rsidR="00C611F6" w:rsidRPr="00C611F6">
        <w:rPr>
          <w:rStyle w:val="CommentReference"/>
          <w:highlight w:val="yellow"/>
          <w:rPrChange w:id="13" w:author="katie" w:date="2010-01-08T19:24:00Z">
            <w:rPr>
              <w:rStyle w:val="CommentReference"/>
            </w:rPr>
          </w:rPrChange>
        </w:rPr>
        <w:commentReference w:id="5"/>
      </w:r>
      <w:r w:rsidR="00941542" w:rsidRPr="00941542">
        <w:rPr>
          <w:rFonts w:ascii="Times New Roman" w:eastAsia="Times New Roman" w:hAnsi="Times New Roman" w:cs="Times New Roman"/>
          <w:sz w:val="24"/>
          <w:szCs w:val="24"/>
        </w:rPr>
        <w:t>The girl in the poem is obviously a</w:t>
      </w:r>
      <w:r w:rsidR="00AD5DA0">
        <w:rPr>
          <w:rFonts w:ascii="Times New Roman" w:eastAsia="Times New Roman" w:hAnsi="Times New Roman" w:cs="Times New Roman"/>
          <w:sz w:val="24"/>
          <w:szCs w:val="24"/>
        </w:rPr>
        <w:t xml:space="preserve"> normal, healthy young woman. However,</w:t>
      </w:r>
      <w:del w:id="14" w:author="katie" w:date="2010-01-08T19:25:00Z">
        <w:r w:rsidR="00AD5DA0" w:rsidDel="00096B4D">
          <w:rPr>
            <w:rFonts w:ascii="Times New Roman" w:eastAsia="Times New Roman" w:hAnsi="Times New Roman" w:cs="Times New Roman"/>
            <w:sz w:val="24"/>
            <w:szCs w:val="24"/>
          </w:rPr>
          <w:delText xml:space="preserve"> </w:delText>
        </w:r>
      </w:del>
      <w:r w:rsidR="00941542" w:rsidRPr="00941542">
        <w:rPr>
          <w:rFonts w:ascii="Times New Roman" w:eastAsia="Times New Roman" w:hAnsi="Times New Roman" w:cs="Times New Roman"/>
          <w:sz w:val="24"/>
          <w:szCs w:val="24"/>
        </w:rPr>
        <w:t xml:space="preserve"> in the eyes of her peers she is flawed. </w:t>
      </w:r>
      <w:proofErr w:type="gramStart"/>
      <w:r w:rsidR="00941542" w:rsidRPr="00941542">
        <w:rPr>
          <w:rFonts w:ascii="Times New Roman" w:eastAsia="Times New Roman" w:hAnsi="Times New Roman" w:cs="Times New Roman"/>
          <w:sz w:val="24"/>
          <w:szCs w:val="24"/>
        </w:rPr>
        <w:t>"Everyone saw a fat nose on thick legs</w:t>
      </w:r>
      <w:ins w:id="15" w:author="katie" w:date="2010-01-08T19:25:00Z">
        <w:r w:rsidR="00C611F6" w:rsidRPr="00C611F6">
          <w:rPr>
            <w:rFonts w:ascii="Times New Roman" w:eastAsia="Times New Roman" w:hAnsi="Times New Roman" w:cs="Times New Roman"/>
            <w:sz w:val="24"/>
            <w:szCs w:val="24"/>
            <w:highlight w:val="yellow"/>
            <w:rPrChange w:id="16" w:author="katie" w:date="2010-01-08T19:26:00Z">
              <w:rPr>
                <w:rFonts w:ascii="Times New Roman" w:eastAsia="Times New Roman" w:hAnsi="Times New Roman" w:cs="Times New Roman"/>
                <w:sz w:val="24"/>
                <w:szCs w:val="24"/>
              </w:rPr>
            </w:rPrChange>
          </w:rPr>
          <w:t>” (11).</w:t>
        </w:r>
      </w:ins>
      <w:proofErr w:type="gramEnd"/>
      <w:r w:rsidR="00941542" w:rsidRPr="00941542">
        <w:rPr>
          <w:rFonts w:ascii="Times New Roman" w:eastAsia="Times New Roman" w:hAnsi="Times New Roman" w:cs="Times New Roman"/>
          <w:sz w:val="24"/>
          <w:szCs w:val="24"/>
        </w:rPr>
        <w:t xml:space="preserve"> </w:t>
      </w:r>
      <w:commentRangeStart w:id="17"/>
      <w:del w:id="18" w:author="katie" w:date="2010-01-08T19:25:00Z">
        <w:r w:rsidR="00941542" w:rsidRPr="00941542" w:rsidDel="00096B4D">
          <w:rPr>
            <w:rFonts w:ascii="Times New Roman" w:eastAsia="Times New Roman" w:hAnsi="Times New Roman" w:cs="Times New Roman"/>
            <w:sz w:val="24"/>
            <w:szCs w:val="24"/>
          </w:rPr>
          <w:delText>(11)."</w:delText>
        </w:r>
      </w:del>
      <w:r w:rsidR="00941542" w:rsidRPr="00941542">
        <w:rPr>
          <w:rFonts w:ascii="Times New Roman" w:eastAsia="Times New Roman" w:hAnsi="Times New Roman" w:cs="Times New Roman"/>
          <w:sz w:val="24"/>
          <w:szCs w:val="24"/>
        </w:rPr>
        <w:t xml:space="preserve"> </w:t>
      </w:r>
      <w:commentRangeEnd w:id="17"/>
      <w:r w:rsidR="00DC55CB">
        <w:rPr>
          <w:rStyle w:val="CommentReference"/>
        </w:rPr>
        <w:commentReference w:id="17"/>
      </w:r>
      <w:r w:rsidR="00941542" w:rsidRPr="00941542">
        <w:rPr>
          <w:rFonts w:ascii="Times New Roman" w:eastAsia="Times New Roman" w:hAnsi="Times New Roman" w:cs="Times New Roman"/>
          <w:sz w:val="24"/>
          <w:szCs w:val="24"/>
        </w:rPr>
        <w:t xml:space="preserve">Despite her strong mind and body, the girl is convinced that she is ugly. To counteract this </w:t>
      </w:r>
      <w:r w:rsidR="00941542" w:rsidRPr="00941542">
        <w:rPr>
          <w:rFonts w:ascii="Times New Roman" w:eastAsia="Times New Roman" w:hAnsi="Times New Roman" w:cs="Times New Roman"/>
          <w:sz w:val="24"/>
          <w:szCs w:val="24"/>
        </w:rPr>
        <w:lastRenderedPageBreak/>
        <w:t xml:space="preserve">view, she attempts to transform herself into someone who will be approved of by society. </w:t>
      </w:r>
      <w:commentRangeStart w:id="19"/>
      <w:proofErr w:type="gramStart"/>
      <w:r w:rsidR="00941542" w:rsidRPr="00941542">
        <w:rPr>
          <w:rFonts w:ascii="Times New Roman" w:eastAsia="Times New Roman" w:hAnsi="Times New Roman" w:cs="Times New Roman"/>
          <w:sz w:val="24"/>
          <w:szCs w:val="24"/>
        </w:rPr>
        <w:t>"She was advised to play coy, exhorted to come on hearty, exercise, diet, smile and wheedle</w:t>
      </w:r>
      <w:ins w:id="20" w:author="katie" w:date="2010-01-08T19:27:00Z">
        <w:r w:rsidR="00C611F6" w:rsidRPr="00C611F6">
          <w:rPr>
            <w:rFonts w:ascii="Times New Roman" w:eastAsia="Times New Roman" w:hAnsi="Times New Roman" w:cs="Times New Roman"/>
            <w:sz w:val="24"/>
            <w:szCs w:val="24"/>
            <w:highlight w:val="yellow"/>
            <w:rPrChange w:id="21" w:author="katie" w:date="2010-01-08T19:28:00Z">
              <w:rPr>
                <w:rFonts w:ascii="Times New Roman" w:eastAsia="Times New Roman" w:hAnsi="Times New Roman" w:cs="Times New Roman"/>
                <w:sz w:val="24"/>
                <w:szCs w:val="24"/>
              </w:rPr>
            </w:rPrChange>
          </w:rPr>
          <w:t>” (12-14).</w:t>
        </w:r>
        <w:proofErr w:type="gramEnd"/>
        <w:r w:rsidR="00096B4D" w:rsidRPr="00941542">
          <w:rPr>
            <w:rFonts w:ascii="Times New Roman" w:eastAsia="Times New Roman" w:hAnsi="Times New Roman" w:cs="Times New Roman"/>
            <w:sz w:val="24"/>
            <w:szCs w:val="24"/>
          </w:rPr>
          <w:t xml:space="preserve"> </w:t>
        </w:r>
        <w:r w:rsidR="00096B4D">
          <w:rPr>
            <w:rFonts w:ascii="Times New Roman" w:eastAsia="Times New Roman" w:hAnsi="Times New Roman" w:cs="Times New Roman"/>
            <w:sz w:val="24"/>
            <w:szCs w:val="24"/>
          </w:rPr>
          <w:t xml:space="preserve"> </w:t>
        </w:r>
      </w:ins>
      <w:del w:id="22" w:author="katie" w:date="2010-01-08T19:27:00Z">
        <w:r w:rsidR="00941542" w:rsidRPr="00941542" w:rsidDel="00096B4D">
          <w:rPr>
            <w:rFonts w:ascii="Times New Roman" w:eastAsia="Times New Roman" w:hAnsi="Times New Roman" w:cs="Times New Roman"/>
            <w:sz w:val="24"/>
            <w:szCs w:val="24"/>
          </w:rPr>
          <w:delText xml:space="preserve"> (12-14)." </w:delText>
        </w:r>
        <w:commentRangeEnd w:id="19"/>
        <w:r w:rsidR="00E034FE" w:rsidDel="00096B4D">
          <w:rPr>
            <w:rStyle w:val="CommentReference"/>
          </w:rPr>
          <w:commentReference w:id="19"/>
        </w:r>
      </w:del>
      <w:r w:rsidR="00941542" w:rsidRPr="00941542">
        <w:rPr>
          <w:rFonts w:ascii="Times New Roman" w:eastAsia="Times New Roman" w:hAnsi="Times New Roman" w:cs="Times New Roman"/>
          <w:sz w:val="24"/>
          <w:szCs w:val="24"/>
        </w:rPr>
        <w:t>By working so diligently to become the perfect person, she has allowed herself to fit the description of a Barbie doll.</w:t>
      </w:r>
    </w:p>
    <w:p w:rsidR="00941542" w:rsidRPr="00941542" w:rsidRDefault="00941542" w:rsidP="000113ED">
      <w:pPr>
        <w:spacing w:after="0" w:line="480" w:lineRule="auto"/>
        <w:ind w:firstLine="720"/>
        <w:rPr>
          <w:rFonts w:ascii="Times New Roman" w:eastAsia="Times New Roman" w:hAnsi="Times New Roman" w:cs="Times New Roman"/>
          <w:sz w:val="24"/>
          <w:szCs w:val="24"/>
        </w:rPr>
      </w:pPr>
      <w:r w:rsidRPr="00941542">
        <w:rPr>
          <w:rFonts w:ascii="Times New Roman" w:eastAsia="Times New Roman" w:hAnsi="Times New Roman" w:cs="Times New Roman"/>
          <w:sz w:val="24"/>
          <w:szCs w:val="24"/>
        </w:rPr>
        <w:t>"Barbie" is the name of a commercially distributed doll</w:t>
      </w:r>
      <w:proofErr w:type="gramStart"/>
      <w:ins w:id="23" w:author="katie" w:date="2010-01-08T19:31:00Z">
        <w:r w:rsidR="00C611F6" w:rsidRPr="00C611F6">
          <w:rPr>
            <w:rFonts w:ascii="Times New Roman" w:eastAsia="Times New Roman" w:hAnsi="Times New Roman" w:cs="Times New Roman"/>
            <w:sz w:val="24"/>
            <w:szCs w:val="24"/>
            <w:highlight w:val="yellow"/>
            <w:rPrChange w:id="24" w:author="katie" w:date="2010-01-08T19:31:00Z">
              <w:rPr>
                <w:rFonts w:ascii="Times New Roman" w:eastAsia="Times New Roman" w:hAnsi="Times New Roman" w:cs="Times New Roman"/>
                <w:sz w:val="24"/>
                <w:szCs w:val="24"/>
              </w:rPr>
            </w:rPrChange>
          </w:rPr>
          <w:t>,</w:t>
        </w:r>
        <w:r w:rsidR="00096B4D">
          <w:rPr>
            <w:rFonts w:ascii="Times New Roman" w:eastAsia="Times New Roman" w:hAnsi="Times New Roman" w:cs="Times New Roman"/>
            <w:sz w:val="24"/>
            <w:szCs w:val="24"/>
          </w:rPr>
          <w:t xml:space="preserve"> </w:t>
        </w:r>
      </w:ins>
      <w:commentRangeStart w:id="25"/>
      <w:r w:rsidRPr="00941542">
        <w:rPr>
          <w:rFonts w:ascii="Times New Roman" w:eastAsia="Times New Roman" w:hAnsi="Times New Roman" w:cs="Times New Roman"/>
          <w:sz w:val="24"/>
          <w:szCs w:val="24"/>
        </w:rPr>
        <w:t xml:space="preserve"> </w:t>
      </w:r>
      <w:commentRangeEnd w:id="25"/>
      <w:proofErr w:type="gramEnd"/>
      <w:r w:rsidR="00E034FE">
        <w:rPr>
          <w:rStyle w:val="CommentReference"/>
        </w:rPr>
        <w:commentReference w:id="25"/>
      </w:r>
      <w:r w:rsidRPr="00941542">
        <w:rPr>
          <w:rFonts w:ascii="Times New Roman" w:eastAsia="Times New Roman" w:hAnsi="Times New Roman" w:cs="Times New Roman"/>
          <w:sz w:val="24"/>
          <w:szCs w:val="24"/>
        </w:rPr>
        <w:t xml:space="preserve">but it is also slang for "barbiturate." </w:t>
      </w:r>
      <w:commentRangeStart w:id="26"/>
      <w:r w:rsidRPr="00941542">
        <w:rPr>
          <w:rFonts w:ascii="Times New Roman" w:eastAsia="Times New Roman" w:hAnsi="Times New Roman" w:cs="Times New Roman"/>
          <w:sz w:val="24"/>
          <w:szCs w:val="24"/>
        </w:rPr>
        <w:t>A barbiturate is a drug that depresses the nervous system of the human body, causing mild sedation to total anesthesia. This definition relates to the girl in the poem as she has numbed herself to her own feelings and allows others to control her. The wishes of the world around her act as barbiturates to dull the girl's sense of pride in her natural beauty.</w:t>
      </w:r>
      <w:commentRangeEnd w:id="26"/>
      <w:r w:rsidR="00E034FE">
        <w:rPr>
          <w:rStyle w:val="CommentReference"/>
        </w:rPr>
        <w:commentReference w:id="26"/>
      </w:r>
    </w:p>
    <w:p w:rsidR="008D674E" w:rsidRDefault="00941542" w:rsidP="006C06AC">
      <w:pPr>
        <w:spacing w:after="0" w:line="480" w:lineRule="auto"/>
        <w:ind w:firstLine="720"/>
        <w:rPr>
          <w:rFonts w:ascii="Times New Roman" w:eastAsia="Times New Roman" w:hAnsi="Times New Roman" w:cs="Times New Roman"/>
          <w:sz w:val="24"/>
          <w:szCs w:val="24"/>
        </w:rPr>
      </w:pPr>
      <w:r w:rsidRPr="00941542">
        <w:rPr>
          <w:rFonts w:ascii="Times New Roman" w:eastAsia="Times New Roman" w:hAnsi="Times New Roman" w:cs="Times New Roman"/>
          <w:sz w:val="24"/>
          <w:szCs w:val="24"/>
        </w:rPr>
        <w:t xml:space="preserve">"Doll" is a small figure representing a human being, often used as a child's toy. This description is ironic because the girl does not represent a human being but rather a person who is attempting inhuman behavior. "Doll" is also used as a slang term for a pretty but expressionless or unintelligent woman. Toy Barbie dolls are expressionless because they are inanimate objects while human "Barbie dolls" are expressionless because their obsession with beauty has dulled their emotions. </w:t>
      </w:r>
      <w:commentRangeStart w:id="27"/>
      <w:r w:rsidRPr="00941542">
        <w:rPr>
          <w:rFonts w:ascii="Times New Roman" w:eastAsia="Times New Roman" w:hAnsi="Times New Roman" w:cs="Times New Roman"/>
          <w:sz w:val="24"/>
          <w:szCs w:val="24"/>
        </w:rPr>
        <w:t>Children can control a doll's action</w:t>
      </w:r>
      <w:r w:rsidR="00E11882">
        <w:rPr>
          <w:rFonts w:ascii="Times New Roman" w:eastAsia="Times New Roman" w:hAnsi="Times New Roman" w:cs="Times New Roman"/>
          <w:sz w:val="24"/>
          <w:szCs w:val="24"/>
        </w:rPr>
        <w:t>s and appearance in the same manner</w:t>
      </w:r>
      <w:r w:rsidRPr="00941542">
        <w:rPr>
          <w:rFonts w:ascii="Times New Roman" w:eastAsia="Times New Roman" w:hAnsi="Times New Roman" w:cs="Times New Roman"/>
          <w:sz w:val="24"/>
          <w:szCs w:val="24"/>
        </w:rPr>
        <w:t xml:space="preserve"> that society has dictated the lifestyle of t</w:t>
      </w:r>
      <w:r w:rsidR="00E11882">
        <w:rPr>
          <w:rFonts w:ascii="Times New Roman" w:eastAsia="Times New Roman" w:hAnsi="Times New Roman" w:cs="Times New Roman"/>
          <w:sz w:val="24"/>
          <w:szCs w:val="24"/>
        </w:rPr>
        <w:t>he girl in the poem. In the</w:t>
      </w:r>
      <w:r w:rsidRPr="00941542">
        <w:rPr>
          <w:rFonts w:ascii="Times New Roman" w:eastAsia="Times New Roman" w:hAnsi="Times New Roman" w:cs="Times New Roman"/>
          <w:sz w:val="24"/>
          <w:szCs w:val="24"/>
        </w:rPr>
        <w:t xml:space="preserve"> way that a Barbie doll shows young girls what society wants them to be, the advisors in the poem set an example of what is expected of a girl</w:t>
      </w:r>
      <w:ins w:id="28" w:author="katie" w:date="2010-01-08T19:33:00Z">
        <w:r w:rsidR="00096B4D">
          <w:rPr>
            <w:rFonts w:ascii="Times New Roman" w:eastAsia="Times New Roman" w:hAnsi="Times New Roman" w:cs="Times New Roman"/>
            <w:sz w:val="24"/>
            <w:szCs w:val="24"/>
          </w:rPr>
          <w:t xml:space="preserve"> by giving her toy ovens and lipsticks</w:t>
        </w:r>
      </w:ins>
      <w:r w:rsidRPr="00941542">
        <w:rPr>
          <w:rFonts w:ascii="Times New Roman" w:eastAsia="Times New Roman" w:hAnsi="Times New Roman" w:cs="Times New Roman"/>
          <w:sz w:val="24"/>
          <w:szCs w:val="24"/>
        </w:rPr>
        <w:t xml:space="preserve"> rather than teaching her to value herself as she is.</w:t>
      </w:r>
      <w:commentRangeEnd w:id="27"/>
      <w:r w:rsidR="00E034FE">
        <w:rPr>
          <w:rStyle w:val="CommentReference"/>
        </w:rPr>
        <w:commentReference w:id="27"/>
      </w:r>
    </w:p>
    <w:p w:rsidR="0063429C" w:rsidRDefault="00E11882" w:rsidP="0063429C">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By striving to achieve perfection</w:t>
      </w:r>
      <w:r w:rsidR="00C42597">
        <w:rPr>
          <w:rFonts w:ascii="Times New Roman" w:eastAsia="Times New Roman" w:hAnsi="Times New Roman" w:cs="Times New Roman"/>
          <w:sz w:val="24"/>
          <w:szCs w:val="24"/>
        </w:rPr>
        <w:t>, the main character in the poem “Barbie Doll”</w:t>
      </w:r>
      <w:r w:rsidR="00715EE5">
        <w:rPr>
          <w:rFonts w:ascii="Times New Roman" w:eastAsia="Times New Roman" w:hAnsi="Times New Roman" w:cs="Times New Roman"/>
          <w:sz w:val="24"/>
          <w:szCs w:val="24"/>
        </w:rPr>
        <w:t xml:space="preserve"> has emulated the </w:t>
      </w:r>
      <w:r w:rsidR="002F02A9">
        <w:rPr>
          <w:rFonts w:ascii="Times New Roman" w:eastAsia="Times New Roman" w:hAnsi="Times New Roman" w:cs="Times New Roman"/>
          <w:sz w:val="24"/>
          <w:szCs w:val="24"/>
        </w:rPr>
        <w:t xml:space="preserve">obsessive nature of </w:t>
      </w:r>
      <w:r w:rsidR="00E40A27">
        <w:rPr>
          <w:rFonts w:ascii="Times New Roman" w:eastAsia="Times New Roman" w:hAnsi="Times New Roman" w:cs="Times New Roman"/>
          <w:sz w:val="24"/>
          <w:szCs w:val="24"/>
        </w:rPr>
        <w:t>a Barbie doll. This impersonation of the Barbie character illustrates the connection between the poem’s content and its title.</w:t>
      </w:r>
    </w:p>
    <w:p w:rsidR="0063429C" w:rsidRDefault="0063429C">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63429C" w:rsidRPr="00233762" w:rsidRDefault="00233762" w:rsidP="00233762">
      <w:pPr>
        <w:spacing w:after="0" w:line="480" w:lineRule="auto"/>
        <w:ind w:firstLine="720"/>
        <w:jc w:val="center"/>
        <w:rPr>
          <w:rFonts w:ascii="Times New Roman" w:eastAsia="Times New Roman" w:hAnsi="Times New Roman" w:cs="Times New Roman"/>
          <w:sz w:val="24"/>
          <w:szCs w:val="24"/>
        </w:rPr>
      </w:pPr>
      <w:r w:rsidRPr="00233762">
        <w:rPr>
          <w:rFonts w:ascii="Times New Roman" w:eastAsia="Times New Roman" w:hAnsi="Times New Roman" w:cs="Times New Roman"/>
          <w:sz w:val="24"/>
          <w:szCs w:val="24"/>
        </w:rPr>
        <w:lastRenderedPageBreak/>
        <w:t>Works Cited</w:t>
      </w:r>
    </w:p>
    <w:p w:rsidR="00233762" w:rsidRDefault="00233762" w:rsidP="00233762">
      <w:pPr>
        <w:spacing w:after="0" w:line="480" w:lineRule="auto"/>
        <w:rPr>
          <w:rFonts w:ascii="Times New Roman" w:hAnsi="Times New Roman" w:cs="Times New Roman"/>
        </w:rPr>
      </w:pPr>
      <w:commentRangeStart w:id="29"/>
      <w:proofErr w:type="spellStart"/>
      <w:proofErr w:type="gramStart"/>
      <w:r w:rsidRPr="00233762">
        <w:rPr>
          <w:rFonts w:ascii="Times New Roman" w:eastAsia="Times New Roman" w:hAnsi="Times New Roman" w:cs="Times New Roman"/>
          <w:sz w:val="24"/>
          <w:szCs w:val="24"/>
        </w:rPr>
        <w:t>Piercy</w:t>
      </w:r>
      <w:proofErr w:type="spellEnd"/>
      <w:r w:rsidRPr="00233762">
        <w:rPr>
          <w:rFonts w:ascii="Times New Roman" w:eastAsia="Times New Roman" w:hAnsi="Times New Roman" w:cs="Times New Roman"/>
          <w:sz w:val="24"/>
          <w:szCs w:val="24"/>
        </w:rPr>
        <w:t>, Marge.</w:t>
      </w:r>
      <w:proofErr w:type="gramEnd"/>
      <w:r w:rsidRPr="00233762">
        <w:rPr>
          <w:rFonts w:ascii="Times New Roman" w:eastAsia="Times New Roman" w:hAnsi="Times New Roman" w:cs="Times New Roman"/>
          <w:sz w:val="24"/>
          <w:szCs w:val="24"/>
        </w:rPr>
        <w:t xml:space="preserve"> “Barbie Doll.” </w:t>
      </w:r>
      <w:proofErr w:type="gramStart"/>
      <w:r w:rsidRPr="00233762">
        <w:rPr>
          <w:rFonts w:ascii="Times New Roman" w:hAnsi="Times New Roman" w:cs="Times New Roman"/>
        </w:rPr>
        <w:t>R., Thomas, and Greg Johnson Arp.</w:t>
      </w:r>
      <w:proofErr w:type="gramEnd"/>
      <w:r w:rsidRPr="00233762">
        <w:rPr>
          <w:rFonts w:ascii="Times New Roman" w:hAnsi="Times New Roman" w:cs="Times New Roman"/>
        </w:rPr>
        <w:t xml:space="preserve"> </w:t>
      </w:r>
      <w:r w:rsidRPr="00233762">
        <w:rPr>
          <w:rFonts w:ascii="Times New Roman" w:hAnsi="Times New Roman" w:cs="Times New Roman"/>
          <w:i/>
          <w:iCs/>
        </w:rPr>
        <w:t>PERRINE'S LITERATURE:</w:t>
      </w:r>
      <w:r>
        <w:rPr>
          <w:rFonts w:ascii="Times New Roman" w:hAnsi="Times New Roman" w:cs="Times New Roman"/>
          <w:i/>
          <w:iCs/>
        </w:rPr>
        <w:tab/>
      </w:r>
      <w:r w:rsidRPr="00233762">
        <w:rPr>
          <w:rFonts w:ascii="Times New Roman" w:hAnsi="Times New Roman" w:cs="Times New Roman"/>
          <w:i/>
          <w:iCs/>
        </w:rPr>
        <w:t>STRUCTURE,</w:t>
      </w:r>
      <w:r>
        <w:rPr>
          <w:rFonts w:ascii="Times New Roman" w:hAnsi="Times New Roman" w:cs="Times New Roman"/>
          <w:i/>
          <w:iCs/>
        </w:rPr>
        <w:t xml:space="preserve"> </w:t>
      </w:r>
      <w:r w:rsidRPr="00233762">
        <w:rPr>
          <w:rFonts w:ascii="Times New Roman" w:hAnsi="Times New Roman" w:cs="Times New Roman"/>
          <w:i/>
          <w:iCs/>
        </w:rPr>
        <w:t>SOUND,</w:t>
      </w:r>
      <w:r>
        <w:rPr>
          <w:rFonts w:ascii="Times New Roman" w:hAnsi="Times New Roman" w:cs="Times New Roman"/>
          <w:i/>
          <w:iCs/>
        </w:rPr>
        <w:t xml:space="preserve"> </w:t>
      </w:r>
      <w:r w:rsidRPr="00233762">
        <w:rPr>
          <w:rFonts w:ascii="Times New Roman" w:hAnsi="Times New Roman" w:cs="Times New Roman"/>
          <w:i/>
          <w:iCs/>
        </w:rPr>
        <w:t>AND SENSE.</w:t>
      </w:r>
      <w:r>
        <w:rPr>
          <w:rFonts w:ascii="Times New Roman" w:hAnsi="Times New Roman" w:cs="Times New Roman"/>
          <w:i/>
          <w:iCs/>
        </w:rPr>
        <w:t xml:space="preserve"> </w:t>
      </w:r>
      <w:r w:rsidRPr="00233762">
        <w:rPr>
          <w:rFonts w:ascii="Times New Roman" w:hAnsi="Times New Roman" w:cs="Times New Roman"/>
          <w:i/>
          <w:iCs/>
        </w:rPr>
        <w:t>Ninth edition</w:t>
      </w:r>
      <w:proofErr w:type="gramStart"/>
      <w:r w:rsidRPr="00233762">
        <w:rPr>
          <w:rFonts w:ascii="Times New Roman" w:hAnsi="Times New Roman" w:cs="Times New Roman"/>
          <w:i/>
          <w:iCs/>
        </w:rPr>
        <w:t>.</w:t>
      </w:r>
      <w:r w:rsidRPr="00233762">
        <w:rPr>
          <w:rFonts w:ascii="Times New Roman" w:hAnsi="Times New Roman" w:cs="Times New Roman"/>
        </w:rPr>
        <w:t>.</w:t>
      </w:r>
      <w:proofErr w:type="gramEnd"/>
      <w:r w:rsidRPr="00233762">
        <w:rPr>
          <w:rFonts w:ascii="Times New Roman" w:hAnsi="Times New Roman" w:cs="Times New Roman"/>
        </w:rPr>
        <w:t xml:space="preserve"> Belmont, CA: Thomson/Wadsworth, 2006.</w:t>
      </w:r>
      <w:commentRangeEnd w:id="29"/>
      <w:r w:rsidR="00E034FE">
        <w:rPr>
          <w:rStyle w:val="CommentReference"/>
        </w:rPr>
        <w:commentReference w:id="29"/>
      </w:r>
    </w:p>
    <w:p w:rsidR="00E034FE" w:rsidRDefault="00E034FE" w:rsidP="00233762">
      <w:pPr>
        <w:spacing w:after="0" w:line="480" w:lineRule="auto"/>
        <w:rPr>
          <w:rFonts w:ascii="Times New Roman" w:hAnsi="Times New Roman" w:cs="Times New Roman"/>
        </w:rPr>
      </w:pPr>
    </w:p>
    <w:p w:rsidR="00E034FE" w:rsidRPr="00233762" w:rsidRDefault="00E034FE" w:rsidP="00233762">
      <w:pPr>
        <w:spacing w:after="0" w:line="480" w:lineRule="auto"/>
        <w:rPr>
          <w:rFonts w:ascii="Times New Roman" w:eastAsia="Times New Roman" w:hAnsi="Times New Roman" w:cs="Times New Roman"/>
          <w:sz w:val="24"/>
          <w:szCs w:val="24"/>
        </w:rPr>
      </w:pPr>
      <w:r w:rsidRPr="009723C5">
        <w:rPr>
          <w:rFonts w:ascii="Times New Roman" w:hAnsi="Times New Roman" w:cs="Times New Roman"/>
          <w:sz w:val="24"/>
          <w:szCs w:val="24"/>
        </w:rPr>
        <w:object w:dxaOrig="10747" w:dyaOrig="61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5pt;height:244.5pt" o:ole="">
            <v:imagedata r:id="rId5" o:title=""/>
          </v:shape>
          <o:OLEObject Type="Embed" ProgID="Excel.SheetBinaryMacroEnabled.12" ShapeID="_x0000_i1025" DrawAspect="Content" ObjectID="_1324645494" r:id="rId6"/>
        </w:object>
      </w:r>
    </w:p>
    <w:sectPr w:rsidR="00E034FE" w:rsidRPr="00233762" w:rsidSect="007F3F37">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 Lane" w:date="2010-01-10T16:18:00Z" w:initials="M. Lane">
    <w:p w:rsidR="006916BF" w:rsidRDefault="006916BF">
      <w:pPr>
        <w:pStyle w:val="CommentText"/>
      </w:pPr>
      <w:r>
        <w:rPr>
          <w:rStyle w:val="CommentReference"/>
        </w:rPr>
        <w:annotationRef/>
      </w:r>
      <w:r>
        <w:t>Works Cited page is not revised.</w:t>
      </w:r>
    </w:p>
  </w:comment>
  <w:comment w:id="1" w:author=" " w:date="2009-11-23T20:57:00Z" w:initials="MSOffice">
    <w:p w:rsidR="00DC55CB" w:rsidRDefault="00DC55CB">
      <w:pPr>
        <w:pStyle w:val="CommentText"/>
      </w:pPr>
      <w:r>
        <w:rPr>
          <w:rStyle w:val="CommentReference"/>
        </w:rPr>
        <w:annotationRef/>
      </w:r>
      <w:r>
        <w:t>9.3 – can fix by removing</w:t>
      </w:r>
    </w:p>
  </w:comment>
  <w:comment w:id="2" w:author=" " w:date="2009-11-23T20:58:00Z" w:initials="MSOffice">
    <w:p w:rsidR="00DC55CB" w:rsidRDefault="00DC55CB">
      <w:pPr>
        <w:pStyle w:val="CommentText"/>
      </w:pPr>
      <w:r>
        <w:rPr>
          <w:rStyle w:val="CommentReference"/>
        </w:rPr>
        <w:annotationRef/>
      </w:r>
      <w:r>
        <w:t>5.3</w:t>
      </w:r>
    </w:p>
  </w:comment>
  <w:comment w:id="3" w:author=" " w:date="2009-11-23T20:58:00Z" w:initials="MSOffice">
    <w:p w:rsidR="00DC55CB" w:rsidRDefault="00DC55CB">
      <w:pPr>
        <w:pStyle w:val="CommentText"/>
      </w:pPr>
      <w:r>
        <w:rPr>
          <w:rStyle w:val="CommentReference"/>
        </w:rPr>
        <w:annotationRef/>
      </w:r>
      <w:r>
        <w:t>16.2</w:t>
      </w:r>
    </w:p>
  </w:comment>
  <w:comment w:id="7" w:author=" " w:date="2009-11-23T20:59:00Z" w:initials="MSOffice">
    <w:p w:rsidR="00DC55CB" w:rsidRDefault="00DC55CB">
      <w:pPr>
        <w:pStyle w:val="CommentText"/>
      </w:pPr>
      <w:r>
        <w:rPr>
          <w:rStyle w:val="CommentReference"/>
        </w:rPr>
        <w:annotationRef/>
      </w:r>
      <w:r>
        <w:t>13.1</w:t>
      </w:r>
    </w:p>
  </w:comment>
  <w:comment w:id="5" w:author=" " w:date="2009-11-23T20:59:00Z" w:initials="MSOffice">
    <w:p w:rsidR="00DC55CB" w:rsidRDefault="00DC55CB">
      <w:pPr>
        <w:pStyle w:val="CommentText"/>
      </w:pPr>
      <w:r>
        <w:rPr>
          <w:rStyle w:val="CommentReference"/>
        </w:rPr>
        <w:annotationRef/>
      </w:r>
      <w:r>
        <w:t>PLOP! Quotations need some kind of context or introductory element…you know this from literary boot camp.</w:t>
      </w:r>
    </w:p>
  </w:comment>
  <w:comment w:id="17" w:author=" " w:date="2009-11-23T21:00:00Z" w:initials="MSOffice">
    <w:p w:rsidR="00DC55CB" w:rsidRDefault="00DC55CB">
      <w:pPr>
        <w:pStyle w:val="CommentText"/>
      </w:pPr>
      <w:r>
        <w:rPr>
          <w:rStyle w:val="CommentReference"/>
        </w:rPr>
        <w:annotationRef/>
      </w:r>
      <w:r>
        <w:t>13.1</w:t>
      </w:r>
    </w:p>
  </w:comment>
  <w:comment w:id="19" w:author=" " w:date="2009-11-23T21:04:00Z" w:initials="MSOffice">
    <w:p w:rsidR="00E034FE" w:rsidRDefault="00E034FE">
      <w:pPr>
        <w:pStyle w:val="CommentText"/>
      </w:pPr>
      <w:r>
        <w:rPr>
          <w:rStyle w:val="CommentReference"/>
        </w:rPr>
        <w:annotationRef/>
      </w:r>
      <w:proofErr w:type="gramStart"/>
      <w:r>
        <w:t>see</w:t>
      </w:r>
      <w:proofErr w:type="gramEnd"/>
      <w:r>
        <w:t xml:space="preserve"> previous quotation comment</w:t>
      </w:r>
    </w:p>
  </w:comment>
  <w:comment w:id="25" w:author=" " w:date="2009-11-23T21:04:00Z" w:initials="MSOffice">
    <w:p w:rsidR="00E034FE" w:rsidRDefault="00E034FE">
      <w:pPr>
        <w:pStyle w:val="CommentText"/>
      </w:pPr>
      <w:r>
        <w:rPr>
          <w:rStyle w:val="CommentReference"/>
        </w:rPr>
        <w:annotationRef/>
      </w:r>
      <w:r>
        <w:t>5.2</w:t>
      </w:r>
    </w:p>
  </w:comment>
  <w:comment w:id="26" w:author=" " w:date="2009-11-23T21:05:00Z" w:initials="MSOffice">
    <w:p w:rsidR="00E034FE" w:rsidRDefault="00E034FE">
      <w:pPr>
        <w:pStyle w:val="CommentText"/>
      </w:pPr>
      <w:r>
        <w:rPr>
          <w:rStyle w:val="CommentReference"/>
        </w:rPr>
        <w:annotationRef/>
      </w:r>
      <w:proofErr w:type="gramStart"/>
      <w:r>
        <w:t>interesting</w:t>
      </w:r>
      <w:proofErr w:type="gramEnd"/>
      <w:r>
        <w:t xml:space="preserve"> angle; I’d not thought of this.</w:t>
      </w:r>
    </w:p>
  </w:comment>
  <w:comment w:id="27" w:author=" " w:date="2009-11-23T21:05:00Z" w:initials="MSOffice">
    <w:p w:rsidR="00E034FE" w:rsidRDefault="00E034FE">
      <w:pPr>
        <w:pStyle w:val="CommentText"/>
      </w:pPr>
      <w:r>
        <w:rPr>
          <w:rStyle w:val="CommentReference"/>
        </w:rPr>
        <w:annotationRef/>
      </w:r>
      <w:proofErr w:type="gramStart"/>
      <w:r>
        <w:t>evidence</w:t>
      </w:r>
      <w:proofErr w:type="gramEnd"/>
      <w:r>
        <w:t xml:space="preserve"> from the text to support this?</w:t>
      </w:r>
    </w:p>
  </w:comment>
  <w:comment w:id="29" w:author=" " w:date="2009-11-23T21:05:00Z" w:initials="MSOffice">
    <w:p w:rsidR="00E034FE" w:rsidRDefault="00E034FE">
      <w:pPr>
        <w:pStyle w:val="CommentText"/>
      </w:pPr>
      <w:r>
        <w:rPr>
          <w:rStyle w:val="CommentReference"/>
        </w:rPr>
        <w:annotationRef/>
      </w:r>
      <w:r>
        <w:t>13.6 – revisit capitalization rules, and page numbers</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compat/>
  <w:rsids>
    <w:rsidRoot w:val="00A73452"/>
    <w:rsid w:val="000113ED"/>
    <w:rsid w:val="0001485E"/>
    <w:rsid w:val="00084706"/>
    <w:rsid w:val="00087CD7"/>
    <w:rsid w:val="00096B4D"/>
    <w:rsid w:val="001A5413"/>
    <w:rsid w:val="0020659D"/>
    <w:rsid w:val="00233762"/>
    <w:rsid w:val="002E6635"/>
    <w:rsid w:val="002F02A9"/>
    <w:rsid w:val="00302F14"/>
    <w:rsid w:val="00403977"/>
    <w:rsid w:val="004653B6"/>
    <w:rsid w:val="00493AE3"/>
    <w:rsid w:val="004F3E2B"/>
    <w:rsid w:val="00507F2A"/>
    <w:rsid w:val="005558A1"/>
    <w:rsid w:val="00563B50"/>
    <w:rsid w:val="0058768C"/>
    <w:rsid w:val="0063429C"/>
    <w:rsid w:val="006669C0"/>
    <w:rsid w:val="006916BF"/>
    <w:rsid w:val="006951FE"/>
    <w:rsid w:val="006C06AC"/>
    <w:rsid w:val="00715EE5"/>
    <w:rsid w:val="007C400B"/>
    <w:rsid w:val="007F3F37"/>
    <w:rsid w:val="008D674E"/>
    <w:rsid w:val="00941542"/>
    <w:rsid w:val="009723C5"/>
    <w:rsid w:val="00994B90"/>
    <w:rsid w:val="00A73452"/>
    <w:rsid w:val="00AC4A16"/>
    <w:rsid w:val="00AC7537"/>
    <w:rsid w:val="00AD5DA0"/>
    <w:rsid w:val="00B433A2"/>
    <w:rsid w:val="00B53093"/>
    <w:rsid w:val="00C42597"/>
    <w:rsid w:val="00C611F6"/>
    <w:rsid w:val="00CD6296"/>
    <w:rsid w:val="00D91F95"/>
    <w:rsid w:val="00DC1384"/>
    <w:rsid w:val="00DC55CB"/>
    <w:rsid w:val="00E034FE"/>
    <w:rsid w:val="00E11882"/>
    <w:rsid w:val="00E31C70"/>
    <w:rsid w:val="00E40A27"/>
    <w:rsid w:val="00EA2347"/>
    <w:rsid w:val="00F61212"/>
    <w:rsid w:val="00F976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F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C55CB"/>
    <w:rPr>
      <w:sz w:val="16"/>
      <w:szCs w:val="16"/>
    </w:rPr>
  </w:style>
  <w:style w:type="paragraph" w:styleId="CommentText">
    <w:name w:val="annotation text"/>
    <w:basedOn w:val="Normal"/>
    <w:link w:val="CommentTextChar"/>
    <w:uiPriority w:val="99"/>
    <w:semiHidden/>
    <w:unhideWhenUsed/>
    <w:rsid w:val="00DC55CB"/>
    <w:pPr>
      <w:spacing w:line="240" w:lineRule="auto"/>
    </w:pPr>
    <w:rPr>
      <w:sz w:val="20"/>
      <w:szCs w:val="20"/>
    </w:rPr>
  </w:style>
  <w:style w:type="character" w:customStyle="1" w:styleId="CommentTextChar">
    <w:name w:val="Comment Text Char"/>
    <w:basedOn w:val="DefaultParagraphFont"/>
    <w:link w:val="CommentText"/>
    <w:uiPriority w:val="99"/>
    <w:semiHidden/>
    <w:rsid w:val="00DC55CB"/>
    <w:rPr>
      <w:sz w:val="20"/>
      <w:szCs w:val="20"/>
    </w:rPr>
  </w:style>
  <w:style w:type="paragraph" w:styleId="CommentSubject">
    <w:name w:val="annotation subject"/>
    <w:basedOn w:val="CommentText"/>
    <w:next w:val="CommentText"/>
    <w:link w:val="CommentSubjectChar"/>
    <w:uiPriority w:val="99"/>
    <w:semiHidden/>
    <w:unhideWhenUsed/>
    <w:rsid w:val="00DC55CB"/>
    <w:rPr>
      <w:b/>
      <w:bCs/>
    </w:rPr>
  </w:style>
  <w:style w:type="character" w:customStyle="1" w:styleId="CommentSubjectChar">
    <w:name w:val="Comment Subject Char"/>
    <w:basedOn w:val="CommentTextChar"/>
    <w:link w:val="CommentSubject"/>
    <w:uiPriority w:val="99"/>
    <w:semiHidden/>
    <w:rsid w:val="00DC55CB"/>
    <w:rPr>
      <w:b/>
      <w:bCs/>
    </w:rPr>
  </w:style>
  <w:style w:type="paragraph" w:styleId="BalloonText">
    <w:name w:val="Balloon Text"/>
    <w:basedOn w:val="Normal"/>
    <w:link w:val="BalloonTextChar"/>
    <w:uiPriority w:val="99"/>
    <w:semiHidden/>
    <w:unhideWhenUsed/>
    <w:rsid w:val="00DC55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5C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07116015">
      <w:bodyDiv w:val="1"/>
      <w:marLeft w:val="0"/>
      <w:marRight w:val="0"/>
      <w:marTop w:val="0"/>
      <w:marBottom w:val="0"/>
      <w:divBdr>
        <w:top w:val="none" w:sz="0" w:space="0" w:color="auto"/>
        <w:left w:val="none" w:sz="0" w:space="0" w:color="auto"/>
        <w:bottom w:val="none" w:sz="0" w:space="0" w:color="auto"/>
        <w:right w:val="none" w:sz="0" w:space="0" w:color="auto"/>
      </w:divBdr>
      <w:divsChild>
        <w:div w:id="923495394">
          <w:marLeft w:val="0"/>
          <w:marRight w:val="0"/>
          <w:marTop w:val="0"/>
          <w:marBottom w:val="0"/>
          <w:divBdr>
            <w:top w:val="none" w:sz="0" w:space="0" w:color="auto"/>
            <w:left w:val="none" w:sz="0" w:space="0" w:color="auto"/>
            <w:bottom w:val="none" w:sz="0" w:space="0" w:color="auto"/>
            <w:right w:val="none" w:sz="0" w:space="0" w:color="auto"/>
          </w:divBdr>
        </w:div>
        <w:div w:id="1474906705">
          <w:marLeft w:val="0"/>
          <w:marRight w:val="0"/>
          <w:marTop w:val="0"/>
          <w:marBottom w:val="0"/>
          <w:divBdr>
            <w:top w:val="none" w:sz="0" w:space="0" w:color="auto"/>
            <w:left w:val="none" w:sz="0" w:space="0" w:color="auto"/>
            <w:bottom w:val="none" w:sz="0" w:space="0" w:color="auto"/>
            <w:right w:val="none" w:sz="0" w:space="0" w:color="auto"/>
          </w:divBdr>
        </w:div>
        <w:div w:id="7878199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package" Target="embeddings/Microsoft_Office_Excel_Binary_Worksheet1.xlsb"/><Relationship Id="rId5" Type="http://schemas.openxmlformats.org/officeDocument/2006/relationships/image" Target="media/image1.emf"/><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584</Words>
  <Characters>3334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cockmaster supreme</dc:creator>
  <cp:lastModifiedBy>M. Lane</cp:lastModifiedBy>
  <cp:revision>2</cp:revision>
  <dcterms:created xsi:type="dcterms:W3CDTF">2010-01-10T21:19:00Z</dcterms:created>
  <dcterms:modified xsi:type="dcterms:W3CDTF">2010-01-10T21:19:00Z</dcterms:modified>
</cp:coreProperties>
</file>